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309"/>
        <w:gridCol w:w="1319"/>
        <w:gridCol w:w="1666"/>
      </w:tblGrid>
      <w:tr w:rsidR="00063C7F" w:rsidRPr="00F75BEE" w:rsidTr="0062514A">
        <w:trPr>
          <w:trHeight w:val="514"/>
        </w:trPr>
        <w:tc>
          <w:tcPr>
            <w:tcW w:w="91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63C7F" w:rsidRPr="00F75BEE" w:rsidRDefault="00382ACD" w:rsidP="00261B7F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3</w:t>
            </w:r>
            <w:r w:rsidR="00261B7F">
              <w:rPr>
                <w:rFonts w:cs="Arial"/>
                <w:b/>
                <w:bCs/>
                <w:szCs w:val="20"/>
              </w:rPr>
              <w:t xml:space="preserve">. </w:t>
            </w:r>
            <w:r w:rsidR="00261B7F" w:rsidRPr="00261B7F">
              <w:rPr>
                <w:rFonts w:cs="Arial"/>
                <w:b/>
                <w:bCs/>
                <w:szCs w:val="20"/>
              </w:rPr>
              <w:t>Izolátory VN</w:t>
            </w:r>
            <w:r w:rsidR="00261B7F">
              <w:rPr>
                <w:rFonts w:cs="Arial"/>
                <w:b/>
                <w:bCs/>
                <w:szCs w:val="20"/>
              </w:rPr>
              <w:t xml:space="preserve"> </w:t>
            </w:r>
            <w:r w:rsidR="00261B7F" w:rsidRPr="00261B7F">
              <w:rPr>
                <w:rFonts w:cs="Arial"/>
                <w:b/>
                <w:bCs/>
                <w:szCs w:val="20"/>
              </w:rPr>
              <w:t>- keramika</w:t>
            </w:r>
          </w:p>
        </w:tc>
      </w:tr>
      <w:tr w:rsidR="00063C7F" w:rsidRPr="00F75BEE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9C0CCE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9C0CCE">
              <w:rPr>
                <w:rFonts w:cs="Arial"/>
                <w:b/>
                <w:bCs/>
                <w:sz w:val="22"/>
                <w:szCs w:val="22"/>
              </w:rPr>
              <w:t>Pol.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C93076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C93076">
              <w:rPr>
                <w:rFonts w:cs="Arial"/>
                <w:b/>
                <w:bCs/>
                <w:sz w:val="22"/>
                <w:szCs w:val="22"/>
              </w:rPr>
              <w:t>Název položky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C93076" w:rsidRDefault="00BE24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</w:t>
            </w:r>
            <w:r w:rsidR="00063C7F" w:rsidRPr="00C93076">
              <w:rPr>
                <w:rFonts w:cs="Arial"/>
                <w:b/>
                <w:bCs/>
                <w:sz w:val="22"/>
                <w:szCs w:val="22"/>
              </w:rPr>
              <w:t>dběrné množství</w:t>
            </w:r>
            <w:r w:rsidR="001B6D27" w:rsidRPr="00C93076">
              <w:rPr>
                <w:rFonts w:cs="Arial"/>
                <w:b/>
                <w:bCs/>
                <w:sz w:val="22"/>
                <w:szCs w:val="22"/>
              </w:rPr>
              <w:t xml:space="preserve"> (ks)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C93076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3076">
              <w:rPr>
                <w:rFonts w:cs="Arial"/>
                <w:b/>
                <w:bCs/>
                <w:sz w:val="22"/>
                <w:szCs w:val="22"/>
              </w:rPr>
              <w:t>Jednotková cena</w:t>
            </w:r>
            <w:r w:rsidR="00736F18" w:rsidRPr="00C93076">
              <w:rPr>
                <w:rFonts w:cs="Arial"/>
                <w:b/>
                <w:bCs/>
                <w:sz w:val="22"/>
                <w:szCs w:val="22"/>
              </w:rPr>
              <w:t xml:space="preserve"> v EUR</w:t>
            </w:r>
          </w:p>
          <w:p w:rsidR="00063C7F" w:rsidRPr="00C93076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3076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63C7F" w:rsidRPr="00C93076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3076">
              <w:rPr>
                <w:rFonts w:cs="Arial"/>
                <w:b/>
                <w:bCs/>
                <w:sz w:val="22"/>
                <w:szCs w:val="22"/>
              </w:rPr>
              <w:t xml:space="preserve">Celková cena </w:t>
            </w:r>
            <w:r w:rsidR="00736F18" w:rsidRPr="00C93076">
              <w:rPr>
                <w:rFonts w:cs="Arial"/>
                <w:b/>
                <w:bCs/>
                <w:sz w:val="22"/>
                <w:szCs w:val="22"/>
              </w:rPr>
              <w:t xml:space="preserve">v EUR </w:t>
            </w:r>
            <w:r w:rsidRPr="00C93076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</w:tr>
      <w:tr w:rsidR="00BE2467" w:rsidRPr="00F75BEE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1.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podpěrný VPA 216/8a 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2.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cs="Arial"/>
                <w:szCs w:val="20"/>
              </w:rPr>
              <w:t>Izolátor průchodkový vstupní L CBV22/250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3.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VN staniční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podp</w:t>
            </w:r>
            <w:proofErr w:type="spellEnd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. J4-125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4.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Izolátor VN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podp</w:t>
            </w:r>
            <w:proofErr w:type="spellEnd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 xml:space="preserve">. VPAv135/12/8a s </w:t>
            </w:r>
            <w:proofErr w:type="spellStart"/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vl</w:t>
            </w:r>
            <w:proofErr w:type="spellEnd"/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5.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Izolátor VN podpěrný VPA 135/</w:t>
            </w:r>
            <w:bookmarkStart w:id="0" w:name="_GoBack"/>
            <w:bookmarkEnd w:id="0"/>
            <w:ins w:id="1" w:author="Štěpka, Vratislav" w:date="2019-11-07T11:56:00Z">
              <w:r w:rsidR="00AD43C7">
                <w:rPr>
                  <w:rFonts w:eastAsiaTheme="minorHAnsi" w:cs="Arial"/>
                  <w:sz w:val="18"/>
                  <w:szCs w:val="18"/>
                  <w:lang w:eastAsia="en-US"/>
                </w:rPr>
                <w:t>12</w:t>
              </w:r>
            </w:ins>
            <w:del w:id="2" w:author="Štěpka, Vratislav" w:date="2019-11-07T11:56:00Z">
              <w:r w:rsidRPr="00C93076" w:rsidDel="00AD43C7">
                <w:rPr>
                  <w:rFonts w:eastAsiaTheme="minorHAnsi" w:cs="Arial"/>
                  <w:sz w:val="18"/>
                  <w:szCs w:val="18"/>
                  <w:lang w:eastAsia="en-US"/>
                </w:rPr>
                <w:delText>8</w:delText>
              </w:r>
            </w:del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30 000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BE2467" w:rsidRPr="00F75BEE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9C0CCE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9C0CCE">
              <w:rPr>
                <w:rFonts w:cs="Arial"/>
                <w:szCs w:val="20"/>
              </w:rPr>
              <w:t>6.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C93076">
              <w:rPr>
                <w:rFonts w:eastAsiaTheme="minorHAnsi" w:cs="Arial"/>
                <w:sz w:val="18"/>
                <w:szCs w:val="18"/>
                <w:lang w:eastAsia="en-US"/>
              </w:rPr>
              <w:t>Izolátor závěsný VZL 50/435</w:t>
            </w:r>
          </w:p>
        </w:tc>
        <w:tc>
          <w:tcPr>
            <w:tcW w:w="130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E2467" w:rsidRPr="00BE2467" w:rsidRDefault="00BE2467" w:rsidP="00BE2467">
            <w:pPr>
              <w:jc w:val="right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BE2467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31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E2467" w:rsidRPr="00C93076" w:rsidRDefault="00BE2467" w:rsidP="00BE24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F75BEE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443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63C7F" w:rsidRPr="00F75BEE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>
              <w:rPr>
                <w:rFonts w:cs="Arial"/>
                <w:b/>
                <w:bCs/>
                <w:szCs w:val="20"/>
              </w:rPr>
              <w:t xml:space="preserve">v EUR </w:t>
            </w:r>
            <w:r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63C7F" w:rsidRPr="00F75BEE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9F6DEE" w:rsidRDefault="009F6DEE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9F6DEE" w:rsidRDefault="009F6DEE" w:rsidP="009F6DEE">
      <w:pPr>
        <w:pStyle w:val="Bezmezer"/>
      </w:pPr>
      <w:r>
        <w:t xml:space="preserve">Dne </w:t>
      </w:r>
      <w:r w:rsidRPr="001D7E31">
        <w:rPr>
          <w:highlight w:val="green"/>
        </w:rPr>
        <w:t>doplní uchazeč</w:t>
      </w:r>
      <w:r w:rsidRPr="001D7E31">
        <w:t>,</w:t>
      </w:r>
      <w:r>
        <w:t xml:space="preserve"> v </w:t>
      </w:r>
      <w:r w:rsidRPr="001D7E31">
        <w:rPr>
          <w:highlight w:val="green"/>
        </w:rPr>
        <w:t>doplní uchazeč</w:t>
      </w:r>
    </w:p>
    <w:p w:rsidR="00F765FE" w:rsidRDefault="00F765FE" w:rsidP="009F6DEE">
      <w:pPr>
        <w:pStyle w:val="Bezmezer"/>
      </w:pPr>
    </w:p>
    <w:p w:rsidR="00F765FE" w:rsidRDefault="00F765FE" w:rsidP="009F6DEE">
      <w:pPr>
        <w:pStyle w:val="Bezmezer"/>
      </w:pPr>
    </w:p>
    <w:p w:rsidR="009F6DEE" w:rsidRDefault="009F6DEE" w:rsidP="009F6DEE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:rsidR="009F6DEE" w:rsidRDefault="009F6DEE" w:rsidP="009F6DEE">
      <w:pPr>
        <w:pStyle w:val="Bezmezer"/>
        <w:jc w:val="right"/>
      </w:pPr>
      <w:r>
        <w:t>Podpis oprávněné osoby dodavatele</w:t>
      </w:r>
    </w:p>
    <w:p w:rsidR="009F6DEE" w:rsidRDefault="009F6DEE" w:rsidP="009F6DEE">
      <w:pPr>
        <w:pStyle w:val="Bezmezer"/>
        <w:rPr>
          <w:rFonts w:ascii="Arial" w:hAnsi="Arial" w:cs="Arial"/>
          <w:snapToGrid w:val="0"/>
          <w:color w:val="000000"/>
        </w:rPr>
      </w:pPr>
    </w:p>
    <w:p w:rsidR="009F6DEE" w:rsidRPr="00DA2C52" w:rsidRDefault="009F6DEE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9F6DEE" w:rsidRPr="00DA2C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00F" w:rsidRDefault="0055400F" w:rsidP="00CE6D2A">
      <w:r>
        <w:separator/>
      </w:r>
    </w:p>
  </w:endnote>
  <w:endnote w:type="continuationSeparator" w:id="0">
    <w:p w:rsidR="0055400F" w:rsidRDefault="0055400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00F" w:rsidRDefault="0055400F" w:rsidP="00CE6D2A">
      <w:r>
        <w:separator/>
      </w:r>
    </w:p>
  </w:footnote>
  <w:footnote w:type="continuationSeparator" w:id="0">
    <w:p w:rsidR="0055400F" w:rsidRDefault="0055400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</w:t>
    </w:r>
    <w:proofErr w:type="gramStart"/>
    <w:r>
      <w:rPr>
        <w:b/>
        <w:sz w:val="18"/>
        <w:szCs w:val="20"/>
      </w:rPr>
      <w:t xml:space="preserve">kupujícího: </w:t>
    </w:r>
    <w:r w:rsidRPr="000A0E80">
      <w:rPr>
        <w:b/>
        <w:sz w:val="18"/>
        <w:szCs w:val="20"/>
        <w:highlight w:val="yellow"/>
      </w:rPr>
      <w:t xml:space="preserve"> doplní</w:t>
    </w:r>
    <w:proofErr w:type="gramEnd"/>
    <w:r w:rsidRPr="000A0E80">
      <w:rPr>
        <w:b/>
        <w:sz w:val="18"/>
        <w:szCs w:val="20"/>
        <w:highlight w:val="yellow"/>
      </w:rPr>
      <w:t xml:space="preserve"> zadavatel</w:t>
    </w:r>
  </w:p>
  <w:p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proofErr w:type="gramStart"/>
    <w:r w:rsidRPr="000A0E80">
      <w:rPr>
        <w:b/>
        <w:sz w:val="18"/>
        <w:szCs w:val="20"/>
        <w:highlight w:val="green"/>
      </w:rPr>
      <w:t xml:space="preserve">doplní </w:t>
    </w:r>
    <w:r w:rsidR="00382ACD">
      <w:rPr>
        <w:b/>
        <w:sz w:val="18"/>
        <w:szCs w:val="20"/>
        <w:highlight w:val="green"/>
      </w:rPr>
      <w:t xml:space="preserve"> účastník</w:t>
    </w:r>
    <w:proofErr w:type="gramEnd"/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063C7F" w:rsidRPr="00382ACD" w:rsidRDefault="00382ACD" w:rsidP="00063C7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382ACD">
      <w:rPr>
        <w:rFonts w:cs="Arial"/>
        <w:b/>
        <w:sz w:val="24"/>
      </w:rPr>
      <w:t xml:space="preserve">Izolátory pro venkovní vedení </w:t>
    </w:r>
    <w:r w:rsidR="007044B7">
      <w:rPr>
        <w:rFonts w:cs="Arial"/>
        <w:b/>
        <w:sz w:val="24"/>
      </w:rPr>
      <w:t>NN a VN</w:t>
    </w:r>
    <w:r w:rsidR="00063C7F" w:rsidRPr="00382ACD" w:rsidDel="00966868">
      <w:rPr>
        <w:rFonts w:cs="Arial"/>
        <w:b/>
        <w:sz w:val="24"/>
      </w:rPr>
      <w:t xml:space="preserve"> </w:t>
    </w:r>
  </w:p>
  <w:p w:rsidR="00063C7F" w:rsidRDefault="00063C7F" w:rsidP="00063C7F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BE2467">
      <w:rPr>
        <w:rFonts w:cs="Arial"/>
        <w:b/>
        <w:sz w:val="24"/>
      </w:rPr>
      <w:t>3</w:t>
    </w:r>
    <w:r w:rsidRPr="0021118C">
      <w:rPr>
        <w:rFonts w:cs="Arial"/>
        <w:b/>
        <w:sz w:val="24"/>
      </w:rPr>
      <w:t xml:space="preserve">. Izolátory </w:t>
    </w:r>
    <w:r w:rsidR="009C1EC6">
      <w:rPr>
        <w:rFonts w:cs="Arial"/>
        <w:b/>
        <w:sz w:val="24"/>
      </w:rPr>
      <w:t>VN-keramika</w:t>
    </w:r>
  </w:p>
  <w:p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>
      <w:rPr>
        <w:rFonts w:cs="Arial"/>
        <w:b/>
        <w:u w:val="single"/>
      </w:rPr>
      <w:t>1a</w:t>
    </w:r>
  </w:p>
  <w:p w:rsidR="00CE6D2A" w:rsidRPr="000D2C46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0D2C46">
      <w:rPr>
        <w:rFonts w:cs="Arial"/>
        <w:b/>
        <w:szCs w:val="20"/>
      </w:rPr>
      <w:t>Předmět veřejné zakázky, množství a cena</w:t>
    </w:r>
  </w:p>
  <w:p w:rsidR="00CE6D2A" w:rsidRDefault="00CE6D2A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Štěpka, Vratislav">
    <w15:presenceInfo w15:providerId="None" w15:userId="Štěpka, Vratisla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2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2403F"/>
    <w:rsid w:val="00063C7F"/>
    <w:rsid w:val="000A640D"/>
    <w:rsid w:val="000B4838"/>
    <w:rsid w:val="000F0F7A"/>
    <w:rsid w:val="00163F75"/>
    <w:rsid w:val="001B6D27"/>
    <w:rsid w:val="00261B7F"/>
    <w:rsid w:val="002C5F83"/>
    <w:rsid w:val="00322B00"/>
    <w:rsid w:val="00382ACD"/>
    <w:rsid w:val="003A413E"/>
    <w:rsid w:val="003D77AA"/>
    <w:rsid w:val="003E2AD7"/>
    <w:rsid w:val="004072E8"/>
    <w:rsid w:val="004634CF"/>
    <w:rsid w:val="00474894"/>
    <w:rsid w:val="00482FCD"/>
    <w:rsid w:val="00503945"/>
    <w:rsid w:val="0055400F"/>
    <w:rsid w:val="005651EC"/>
    <w:rsid w:val="006D0005"/>
    <w:rsid w:val="007044B7"/>
    <w:rsid w:val="00736F18"/>
    <w:rsid w:val="0074761F"/>
    <w:rsid w:val="007C4A57"/>
    <w:rsid w:val="0094518E"/>
    <w:rsid w:val="009C1EC6"/>
    <w:rsid w:val="009F6DEE"/>
    <w:rsid w:val="00A4546F"/>
    <w:rsid w:val="00A751AC"/>
    <w:rsid w:val="00AD43C7"/>
    <w:rsid w:val="00B92605"/>
    <w:rsid w:val="00B94F17"/>
    <w:rsid w:val="00B967C8"/>
    <w:rsid w:val="00BA69E8"/>
    <w:rsid w:val="00BE2467"/>
    <w:rsid w:val="00C44ABA"/>
    <w:rsid w:val="00C93076"/>
    <w:rsid w:val="00CE6D2A"/>
    <w:rsid w:val="00D63F67"/>
    <w:rsid w:val="00D9436B"/>
    <w:rsid w:val="00DC4F4C"/>
    <w:rsid w:val="00DD24EB"/>
    <w:rsid w:val="00DE2574"/>
    <w:rsid w:val="00EB6D01"/>
    <w:rsid w:val="00F12774"/>
    <w:rsid w:val="00F765FE"/>
    <w:rsid w:val="00F900CF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FC7ED"/>
  <w15:docId w15:val="{15B9B8EF-8C75-4365-8AD1-10C11E4FB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9F6D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9F6D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Štěpka, Vratislav</cp:lastModifiedBy>
  <cp:revision>4</cp:revision>
  <dcterms:created xsi:type="dcterms:W3CDTF">2019-11-07T10:56:00Z</dcterms:created>
  <dcterms:modified xsi:type="dcterms:W3CDTF">2019-11-07T11:01:00Z</dcterms:modified>
</cp:coreProperties>
</file>